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2A7C4B5C"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rong"/>
          <w:b/>
          <w:bCs w:val="0"/>
          <w:sz w:val="24"/>
          <w:szCs w:val="24"/>
        </w:rPr>
        <w:t>RF</w:t>
      </w:r>
      <w:r w:rsidR="00B00778" w:rsidRPr="00DF2302">
        <w:rPr>
          <w:rStyle w:val="Strong"/>
          <w:b/>
          <w:bCs w:val="0"/>
          <w:sz w:val="24"/>
          <w:szCs w:val="24"/>
        </w:rPr>
        <w:t>Q</w:t>
      </w:r>
      <w:r w:rsidR="00A02237" w:rsidRPr="00DF2302">
        <w:rPr>
          <w:rStyle w:val="Strong"/>
          <w:b/>
          <w:bCs w:val="0"/>
          <w:sz w:val="24"/>
          <w:szCs w:val="24"/>
        </w:rPr>
        <w:t>-</w:t>
      </w:r>
      <w:bookmarkEnd w:id="1"/>
      <w:bookmarkEnd w:id="2"/>
      <w:bookmarkEnd w:id="3"/>
      <w:bookmarkEnd w:id="4"/>
      <w:r w:rsidR="00D20A13">
        <w:rPr>
          <w:rStyle w:val="Strong"/>
          <w:b/>
          <w:bCs w:val="0"/>
          <w:sz w:val="24"/>
          <w:szCs w:val="24"/>
        </w:rPr>
        <w:t>22-G006-22</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D20A13">
        <w:rPr>
          <w:rFonts w:ascii="Calibri" w:hAnsi="Calibri" w:cs="Calibri"/>
          <w:i/>
          <w:iCs/>
          <w:lang w:val="en-GB"/>
        </w:rPr>
        <w:t>&lt;It should be decided in advance whether or not the budget should be disclosed&gt;</w:t>
      </w:r>
    </w:p>
    <w:p w14:paraId="131A5BF8" w14:textId="5B3BE69A"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D20A13">
        <w:rPr>
          <w:rFonts w:ascii="Calibri" w:hAnsi="Calibri" w:cs="Calibri"/>
          <w:lang w:val="en-GB"/>
        </w:rPr>
        <w:t>AU</w:t>
      </w:r>
      <w:r w:rsidRPr="00D20A13">
        <w:rPr>
          <w:rFonts w:ascii="Calibri" w:hAnsi="Calibri" w:cs="Calibri"/>
          <w:lang w:val="en-GB"/>
        </w:rPr>
        <w:t>$</w:t>
      </w:r>
      <w:r w:rsidR="00B52A14" w:rsidRPr="00D20A13">
        <w:rPr>
          <w:rFonts w:ascii="Calibri" w:hAnsi="Calibri" w:cs="Calibri"/>
          <w:lang w:val="en-GB"/>
        </w:rPr>
        <w:t>0</w:t>
      </w:r>
      <w:r w:rsidRPr="00D20A13">
        <w:rPr>
          <w:rFonts w:ascii="Calibri" w:hAnsi="Calibri" w:cs="Calibri"/>
          <w:lang w:val="en-GB"/>
        </w:rPr>
        <w:t>0,000,</w:t>
      </w:r>
      <w:r w:rsidRPr="00DF2302">
        <w:rPr>
          <w:rFonts w:ascii="Calibri" w:hAnsi="Calibri" w:cs="Calibri"/>
          <w:lang w:val="en-GB"/>
        </w:rPr>
        <w:t xml:space="preserve">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DF2302" w:rsidRDefault="00DE3F38" w:rsidP="006E17EC">
            <w:pPr>
              <w:pStyle w:val="TableContents"/>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 xml:space="preserve">Firm/consortium’s experience and reputation </w:t>
            </w:r>
            <w:r w:rsidR="00B52A14" w:rsidRPr="00DF2302">
              <w:rPr>
                <w:rFonts w:asciiTheme="minorHAnsi" w:hAnsiTheme="minorHAnsi"/>
                <w:sz w:val="22"/>
                <w:szCs w:val="22"/>
                <w:highlight w:val="yellow"/>
                <w:lang w:eastAsia="en-US"/>
              </w:rPr>
              <w:t>with</w:t>
            </w:r>
            <w:r w:rsidRPr="00DF2302">
              <w:rPr>
                <w:rFonts w:asciiTheme="minorHAnsi" w:hAnsiTheme="minorHAnsi"/>
                <w:sz w:val="22"/>
                <w:szCs w:val="22"/>
                <w:highlight w:val="yellow"/>
                <w:lang w:eastAsia="en-US"/>
              </w:rPr>
              <w:t xml:space="preserve"> similar </w:t>
            </w:r>
            <w:r w:rsidR="00AD3DBB" w:rsidRPr="00DF2302">
              <w:rPr>
                <w:rFonts w:asciiTheme="minorHAnsi" w:hAnsiTheme="minorHAnsi"/>
                <w:sz w:val="22"/>
                <w:szCs w:val="22"/>
                <w:highlight w:val="yellow"/>
                <w:lang w:eastAsia="en-US"/>
              </w:rPr>
              <w:t>supply of Goods</w:t>
            </w:r>
          </w:p>
        </w:tc>
        <w:tc>
          <w:tcPr>
            <w:tcW w:w="5367" w:type="dxa"/>
            <w:shd w:val="clear" w:color="auto" w:fill="auto"/>
          </w:tcPr>
          <w:p w14:paraId="7476C259" w14:textId="77777777" w:rsidR="006E17EC" w:rsidRDefault="00C64D8F" w:rsidP="005B38E4">
            <w:pPr>
              <w:pStyle w:val="TableContents"/>
              <w:numPr>
                <w:ilvl w:val="0"/>
                <w:numId w:val="3"/>
              </w:numPr>
              <w:rPr>
                <w:rFonts w:asciiTheme="minorHAnsi" w:hAnsiTheme="minorHAnsi"/>
                <w:sz w:val="22"/>
                <w:szCs w:val="22"/>
                <w:highlight w:val="yellow"/>
              </w:rPr>
            </w:pPr>
            <w:r>
              <w:rPr>
                <w:rFonts w:asciiTheme="minorHAnsi" w:hAnsiTheme="minorHAnsi"/>
                <w:sz w:val="22"/>
                <w:szCs w:val="22"/>
                <w:highlight w:val="yellow"/>
              </w:rPr>
              <w:t xml:space="preserve">References </w:t>
            </w:r>
          </w:p>
          <w:p w14:paraId="3ADDF29E" w14:textId="71544F71" w:rsidR="00C64D8F" w:rsidRPr="00DF2302" w:rsidRDefault="00C64D8F" w:rsidP="005B38E4">
            <w:pPr>
              <w:pStyle w:val="TableContents"/>
              <w:numPr>
                <w:ilvl w:val="0"/>
                <w:numId w:val="3"/>
              </w:numPr>
              <w:rPr>
                <w:rFonts w:asciiTheme="minorHAnsi" w:hAnsiTheme="minorHAnsi"/>
                <w:sz w:val="22"/>
                <w:szCs w:val="22"/>
                <w:highlight w:val="yellow"/>
              </w:rPr>
            </w:pPr>
            <w:r>
              <w:rPr>
                <w:rFonts w:asciiTheme="minorHAnsi" w:hAnsiTheme="minorHAnsi"/>
                <w:sz w:val="22"/>
                <w:szCs w:val="22"/>
                <w:highlight w:val="yellow"/>
              </w:rPr>
              <w:t>Experiences in supplying similar goods</w:t>
            </w:r>
          </w:p>
        </w:tc>
        <w:tc>
          <w:tcPr>
            <w:tcW w:w="1360" w:type="dxa"/>
            <w:shd w:val="clear" w:color="auto" w:fill="auto"/>
            <w:vAlign w:val="center"/>
          </w:tcPr>
          <w:p w14:paraId="6FB170A3" w14:textId="400B07E5" w:rsidR="006E17EC" w:rsidRPr="00DF2302" w:rsidRDefault="00C64D8F" w:rsidP="00C64D8F">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20</w:t>
            </w:r>
          </w:p>
        </w:tc>
      </w:tr>
      <w:tr w:rsidR="006E17EC" w:rsidRPr="00DF2302" w14:paraId="613F68D6" w14:textId="77777777" w:rsidTr="006E17EC">
        <w:trPr>
          <w:cantSplit/>
          <w:tblHeader/>
        </w:trPr>
        <w:tc>
          <w:tcPr>
            <w:tcW w:w="2430" w:type="dxa"/>
            <w:shd w:val="clear" w:color="auto" w:fill="auto"/>
            <w:vAlign w:val="center"/>
          </w:tcPr>
          <w:p w14:paraId="44102FCB" w14:textId="0B0ABC9B" w:rsidR="006E17EC" w:rsidRPr="00DF2302" w:rsidRDefault="00AD3DBB" w:rsidP="006E17EC">
            <w:pPr>
              <w:pStyle w:val="TableContents"/>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Delivery time</w:t>
            </w:r>
          </w:p>
        </w:tc>
        <w:tc>
          <w:tcPr>
            <w:tcW w:w="5367" w:type="dxa"/>
            <w:shd w:val="clear" w:color="auto" w:fill="auto"/>
          </w:tcPr>
          <w:p w14:paraId="2BE8B7C3" w14:textId="0FB7EF23" w:rsidR="006E17EC" w:rsidRDefault="00C64D8F" w:rsidP="001D3BEC">
            <w:pPr>
              <w:pStyle w:val="TableContents"/>
              <w:numPr>
                <w:ilvl w:val="0"/>
                <w:numId w:val="4"/>
              </w:numPr>
              <w:rPr>
                <w:rFonts w:asciiTheme="minorHAnsi" w:hAnsiTheme="minorHAnsi"/>
                <w:sz w:val="22"/>
                <w:szCs w:val="22"/>
                <w:highlight w:val="yellow"/>
              </w:rPr>
            </w:pPr>
            <w:r>
              <w:rPr>
                <w:rFonts w:asciiTheme="minorHAnsi" w:hAnsiTheme="minorHAnsi"/>
                <w:sz w:val="22"/>
                <w:szCs w:val="22"/>
                <w:highlight w:val="yellow"/>
              </w:rPr>
              <w:t>Past experience in compliance to schedule</w:t>
            </w:r>
          </w:p>
          <w:p w14:paraId="4BA71FA2" w14:textId="02090EBF" w:rsidR="00C64D8F" w:rsidRPr="00DF2302" w:rsidRDefault="00C64D8F" w:rsidP="001D3BEC">
            <w:pPr>
              <w:pStyle w:val="TableContents"/>
              <w:numPr>
                <w:ilvl w:val="0"/>
                <w:numId w:val="4"/>
              </w:numPr>
              <w:rPr>
                <w:rFonts w:asciiTheme="minorHAnsi" w:hAnsiTheme="minorHAnsi"/>
                <w:sz w:val="22"/>
                <w:szCs w:val="22"/>
                <w:highlight w:val="yellow"/>
              </w:rPr>
            </w:pPr>
            <w:r>
              <w:rPr>
                <w:rFonts w:asciiTheme="minorHAnsi" w:hAnsiTheme="minorHAnsi"/>
                <w:sz w:val="22"/>
                <w:szCs w:val="22"/>
                <w:highlight w:val="yellow"/>
              </w:rPr>
              <w:t>Given delivery time in this procurement</w:t>
            </w:r>
          </w:p>
        </w:tc>
        <w:tc>
          <w:tcPr>
            <w:tcW w:w="1360" w:type="dxa"/>
            <w:shd w:val="clear" w:color="auto" w:fill="auto"/>
            <w:vAlign w:val="center"/>
          </w:tcPr>
          <w:p w14:paraId="657554B4" w14:textId="30ABA363" w:rsidR="006E17EC" w:rsidRPr="00DF2302" w:rsidRDefault="00C64D8F" w:rsidP="00C64D8F">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30</w:t>
            </w:r>
          </w:p>
        </w:tc>
      </w:tr>
      <w:tr w:rsidR="006E17EC" w:rsidRPr="00DF2302" w14:paraId="7395E14D" w14:textId="77777777" w:rsidTr="006E17EC">
        <w:trPr>
          <w:cantSplit/>
          <w:tblHeader/>
        </w:trPr>
        <w:tc>
          <w:tcPr>
            <w:tcW w:w="2430" w:type="dxa"/>
            <w:shd w:val="clear" w:color="auto" w:fill="auto"/>
            <w:vAlign w:val="center"/>
          </w:tcPr>
          <w:p w14:paraId="58A5C5B6" w14:textId="06D241BF" w:rsidR="006E17EC" w:rsidRPr="00DF2302" w:rsidRDefault="00AD3DBB" w:rsidP="006E17EC">
            <w:pPr>
              <w:pStyle w:val="TableContents"/>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Other criteria</w:t>
            </w:r>
          </w:p>
        </w:tc>
        <w:tc>
          <w:tcPr>
            <w:tcW w:w="5367" w:type="dxa"/>
            <w:shd w:val="clear" w:color="auto" w:fill="auto"/>
          </w:tcPr>
          <w:p w14:paraId="23A8F695" w14:textId="7A053CF7" w:rsidR="006E17EC" w:rsidRPr="00DF2302" w:rsidRDefault="00C64D8F" w:rsidP="00635A59">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Compliance with specifications</w:t>
            </w:r>
          </w:p>
        </w:tc>
        <w:tc>
          <w:tcPr>
            <w:tcW w:w="1360" w:type="dxa"/>
            <w:shd w:val="clear" w:color="auto" w:fill="auto"/>
            <w:vAlign w:val="center"/>
          </w:tcPr>
          <w:p w14:paraId="240875A4" w14:textId="16E1B177" w:rsidR="006E17EC" w:rsidRPr="00DF2302" w:rsidRDefault="00C64D8F" w:rsidP="00C64D8F">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50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6" w:author="Sven Erik" w:date="2020-08-26T15:40:00Z">
        <w:r w:rsidR="00B57649">
          <w:rPr>
            <w:rFonts w:ascii="Calibri" w:hAnsi="Calibri"/>
            <w:b/>
            <w:lang w:val="en-GB"/>
          </w:rPr>
          <w:t>(</w:t>
        </w:r>
      </w:ins>
      <w:proofErr w:type="spellStart"/>
      <w:r w:rsidRPr="00DF2302">
        <w:rPr>
          <w:rFonts w:ascii="Calibri" w:hAnsi="Calibri"/>
          <w:b/>
          <w:lang w:val="en-GB"/>
        </w:rPr>
        <w:t>tc</w:t>
      </w:r>
      <w:proofErr w:type="spellEnd"/>
      <w:r w:rsidRPr="00DF2302">
        <w:rPr>
          <w:rFonts w:ascii="Calibri" w:hAnsi="Calibri"/>
          <w:b/>
          <w:lang w:val="en-GB"/>
        </w:rPr>
        <w:t xml:space="preserve"> / lc</w:t>
      </w:r>
      <w:ins w:id="17" w:author="Sven Erik" w:date="2020-08-26T15:40:00Z">
        <w:r w:rsidR="00B57649">
          <w:rPr>
            <w:rFonts w:ascii="Calibri" w:hAnsi="Calibri"/>
            <w:b/>
            <w:lang w:val="en-GB"/>
          </w:rPr>
          <w:t xml:space="preserve">) * </w:t>
        </w:r>
      </w:ins>
      <w:proofErr w:type="spellStart"/>
      <w:ins w:id="18"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proofErr w:type="spellStart"/>
      <w:ins w:id="21" w:author="Sven Erik" w:date="2020-08-26T15:41:00Z">
        <w:r>
          <w:rPr>
            <w:rFonts w:ascii="Calibri" w:hAnsi="Calibri"/>
            <w:sz w:val="20"/>
            <w:szCs w:val="20"/>
            <w:lang w:val="en-GB"/>
          </w:rPr>
          <w:lastRenderedPageBreak/>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A5400" w14:textId="77777777" w:rsidR="000542DD" w:rsidRDefault="000542DD">
      <w:r>
        <w:separator/>
      </w:r>
    </w:p>
  </w:endnote>
  <w:endnote w:type="continuationSeparator" w:id="0">
    <w:p w14:paraId="5D4E193E" w14:textId="77777777" w:rsidR="000542DD" w:rsidRDefault="00054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Arial Unicode MS"/>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64D8F" w:rsidRPr="00C64D8F">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64D8F" w:rsidRPr="00C64D8F">
      <w:rPr>
        <w:noProof/>
        <w:color w:val="17365D" w:themeColor="text2" w:themeShade="BF"/>
        <w:lang w:val="sv-SE"/>
      </w:rPr>
      <w:t>4</w:t>
    </w:r>
    <w:r>
      <w:rPr>
        <w:color w:val="17365D" w:themeColor="text2" w:themeShade="BF"/>
      </w:rPr>
      <w:fldChar w:fldCharType="end"/>
    </w:r>
  </w:p>
  <w:p w14:paraId="213B5D63" w14:textId="6ACA91A3" w:rsidR="00D15CF2" w:rsidRDefault="004878F3" w:rsidP="004878F3">
    <w:pPr>
      <w:pStyle w:val="Footer"/>
    </w:pPr>
    <w:r>
      <w:fldChar w:fldCharType="begin"/>
    </w:r>
    <w:r>
      <w:instrText xml:space="preserve"> DATE \@ "yyyy-MM-dd" </w:instrText>
    </w:r>
    <w:r>
      <w:fldChar w:fldCharType="separate"/>
    </w:r>
    <w:r w:rsidR="00D20A13">
      <w:rPr>
        <w:noProof/>
      </w:rPr>
      <w:t>2022-09-26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FC0A5" w14:textId="77777777" w:rsidR="000542DD" w:rsidRDefault="000542DD">
      <w:r>
        <w:separator/>
      </w:r>
    </w:p>
  </w:footnote>
  <w:footnote w:type="continuationSeparator" w:id="0">
    <w:p w14:paraId="04C1A3A0" w14:textId="77777777" w:rsidR="000542DD" w:rsidRDefault="000542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4A491C92"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RFQ-M</w:t>
    </w:r>
    <w:r w:rsidR="00C64D8F">
      <w:rPr>
        <w:rStyle w:val="Strong"/>
      </w:rPr>
      <w:t>HMS-2207</w:t>
    </w:r>
    <w:r w:rsidRPr="00AD3DBB">
      <w:rPr>
        <w:rStyle w:val="Strong"/>
      </w:rPr>
      <w:t>-</w:t>
    </w:r>
    <w:r w:rsidR="00C64D8F">
      <w:rPr>
        <w:rStyle w:val="Strong"/>
      </w:rPr>
      <w:t>246</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512528507">
    <w:abstractNumId w:val="2"/>
  </w:num>
  <w:num w:numId="2" w16cid:durableId="1524787759">
    <w:abstractNumId w:val="7"/>
  </w:num>
  <w:num w:numId="3" w16cid:durableId="1648784728">
    <w:abstractNumId w:val="6"/>
  </w:num>
  <w:num w:numId="4" w16cid:durableId="1757893908">
    <w:abstractNumId w:val="5"/>
  </w:num>
  <w:num w:numId="5" w16cid:durableId="1483736427">
    <w:abstractNumId w:val="0"/>
  </w:num>
  <w:num w:numId="6" w16cid:durableId="1339037603">
    <w:abstractNumId w:val="4"/>
  </w:num>
  <w:num w:numId="7" w16cid:durableId="1413969879">
    <w:abstractNumId w:val="1"/>
  </w:num>
  <w:num w:numId="8" w16cid:durableId="983893432">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2DD"/>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1C67"/>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4D8F"/>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13"/>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4D8E2D-E82C-43D8-9F67-3BA9C645D7C7}">
  <ds:schemaRefs>
    <ds:schemaRef ds:uri="http://schemas.openxmlformats.org/officeDocument/2006/bibliography"/>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764</Words>
  <Characters>4360</Characters>
  <Application>Microsoft Office Word</Application>
  <DocSecurity>0</DocSecurity>
  <Lines>36</Lines>
  <Paragraphs>10</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5114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2</cp:revision>
  <cp:lastPrinted>2016-10-18T02:57:00Z</cp:lastPrinted>
  <dcterms:created xsi:type="dcterms:W3CDTF">2022-09-26T04:32:00Z</dcterms:created>
  <dcterms:modified xsi:type="dcterms:W3CDTF">2022-09-26T04:32:00Z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